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DA0A1" w14:textId="77777777" w:rsidR="002F64C6" w:rsidRPr="006541BD" w:rsidRDefault="0071199B" w:rsidP="0071199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Becker, H. (2011</w:t>
      </w:r>
      <w:r w:rsidRPr="0071199B">
        <w:rPr>
          <w:rFonts w:ascii="Times New Roman" w:hAnsi="Times New Roman" w:cs="Times New Roman"/>
          <w:b/>
          <w:i/>
          <w:sz w:val="24"/>
        </w:rPr>
        <w:t xml:space="preserve">). </w:t>
      </w:r>
      <w:r w:rsidR="000760BF" w:rsidRPr="0071199B">
        <w:rPr>
          <w:rFonts w:ascii="Times New Roman" w:hAnsi="Times New Roman" w:cs="Times New Roman"/>
          <w:b/>
          <w:i/>
          <w:sz w:val="24"/>
        </w:rPr>
        <w:t>Manual</w:t>
      </w:r>
      <w:r w:rsidR="000760BF" w:rsidRPr="0071199B">
        <w:rPr>
          <w:rFonts w:ascii="Times New Roman" w:hAnsi="Times New Roman" w:cs="Times New Roman"/>
          <w:b/>
          <w:i/>
          <w:spacing w:val="-5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de</w:t>
      </w:r>
      <w:r w:rsidR="000760BF" w:rsidRPr="0071199B">
        <w:rPr>
          <w:rFonts w:ascii="Times New Roman" w:hAnsi="Times New Roman" w:cs="Times New Roman"/>
          <w:b/>
          <w:i/>
          <w:spacing w:val="6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escritura</w:t>
      </w:r>
      <w:r w:rsidR="000760BF" w:rsidRPr="0071199B">
        <w:rPr>
          <w:rFonts w:ascii="Times New Roman" w:hAnsi="Times New Roman" w:cs="Times New Roman"/>
          <w:b/>
          <w:i/>
          <w:spacing w:val="-5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para</w:t>
      </w:r>
      <w:r w:rsidR="000760BF" w:rsidRPr="0071199B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científicos</w:t>
      </w:r>
      <w:r w:rsidR="000760BF" w:rsidRPr="0071199B">
        <w:rPr>
          <w:rFonts w:ascii="Times New Roman" w:hAnsi="Times New Roman" w:cs="Times New Roman"/>
          <w:b/>
          <w:i/>
          <w:spacing w:val="-13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sociales:</w:t>
      </w:r>
      <w:r w:rsidR="000760BF" w:rsidRPr="0071199B">
        <w:rPr>
          <w:rFonts w:ascii="Times New Roman" w:hAnsi="Times New Roman" w:cs="Times New Roman"/>
          <w:b/>
          <w:i/>
          <w:spacing w:val="-14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cómo</w:t>
      </w:r>
      <w:r w:rsidR="000760BF" w:rsidRPr="0071199B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empezar</w:t>
      </w:r>
      <w:r w:rsidR="000760BF" w:rsidRPr="0071199B">
        <w:rPr>
          <w:rFonts w:ascii="Times New Roman" w:hAnsi="Times New Roman" w:cs="Times New Roman"/>
          <w:b/>
          <w:i/>
          <w:spacing w:val="11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y</w:t>
      </w:r>
      <w:r w:rsidR="000760BF" w:rsidRPr="0071199B">
        <w:rPr>
          <w:rFonts w:ascii="Times New Roman" w:hAnsi="Times New Roman" w:cs="Times New Roman"/>
          <w:b/>
          <w:i/>
          <w:spacing w:val="-13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terminar</w:t>
      </w:r>
      <w:r w:rsidR="000760BF" w:rsidRPr="0071199B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una tesis,</w:t>
      </w:r>
      <w:r w:rsidR="000760BF" w:rsidRPr="0071199B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un libro o un</w:t>
      </w:r>
      <w:r w:rsidR="000760BF" w:rsidRPr="0071199B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="000760BF" w:rsidRPr="0071199B">
        <w:rPr>
          <w:rFonts w:ascii="Times New Roman" w:hAnsi="Times New Roman" w:cs="Times New Roman"/>
          <w:b/>
          <w:i/>
          <w:sz w:val="24"/>
        </w:rPr>
        <w:t>artículo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6541BD">
        <w:rPr>
          <w:rFonts w:ascii="Times New Roman" w:hAnsi="Times New Roman" w:cs="Times New Roman"/>
          <w:b/>
          <w:sz w:val="24"/>
        </w:rPr>
        <w:t>(pp.</w:t>
      </w:r>
      <w:r w:rsidRPr="006541BD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541BD">
        <w:rPr>
          <w:rFonts w:ascii="Times New Roman" w:hAnsi="Times New Roman" w:cs="Times New Roman"/>
          <w:b/>
          <w:sz w:val="24"/>
        </w:rPr>
        <w:t>171-187)</w:t>
      </w:r>
      <w:r>
        <w:rPr>
          <w:rFonts w:ascii="Times New Roman" w:hAnsi="Times New Roman" w:cs="Times New Roman"/>
          <w:b/>
          <w:sz w:val="24"/>
        </w:rPr>
        <w:t>.</w:t>
      </w:r>
      <w:r w:rsidR="000760BF" w:rsidRPr="006541BD">
        <w:rPr>
          <w:rFonts w:ascii="Times New Roman" w:hAnsi="Times New Roman" w:cs="Times New Roman"/>
          <w:b/>
          <w:sz w:val="24"/>
        </w:rPr>
        <w:t xml:space="preserve"> Siglo Veintiuno</w:t>
      </w:r>
      <w:r w:rsidR="000760BF" w:rsidRPr="006541BD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="000760BF" w:rsidRPr="006541BD">
        <w:rPr>
          <w:rFonts w:ascii="Times New Roman" w:hAnsi="Times New Roman" w:cs="Times New Roman"/>
          <w:b/>
          <w:sz w:val="24"/>
        </w:rPr>
        <w:t>Editores,</w:t>
      </w:r>
      <w:r w:rsidR="000760BF" w:rsidRPr="006541BD">
        <w:rPr>
          <w:rFonts w:ascii="Times New Roman" w:hAnsi="Times New Roman" w:cs="Times New Roman"/>
          <w:b/>
          <w:spacing w:val="1"/>
          <w:sz w:val="24"/>
        </w:rPr>
        <w:t xml:space="preserve"> </w:t>
      </w:r>
      <w:commentRangeStart w:id="0"/>
      <w:r w:rsidR="000760BF" w:rsidRPr="006541BD">
        <w:rPr>
          <w:rFonts w:ascii="Times New Roman" w:hAnsi="Times New Roman" w:cs="Times New Roman"/>
          <w:b/>
          <w:sz w:val="24"/>
        </w:rPr>
        <w:t>Buenos</w:t>
      </w:r>
      <w:r w:rsidR="000760BF" w:rsidRPr="006541BD">
        <w:rPr>
          <w:rFonts w:ascii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Aires.</w:t>
      </w:r>
      <w:commentRangeEnd w:id="0"/>
      <w:r w:rsidR="00283D3A">
        <w:rPr>
          <w:rStyle w:val="Refdecomentario"/>
        </w:rPr>
        <w:commentReference w:id="0"/>
      </w:r>
    </w:p>
    <w:p w14:paraId="51080EA3" w14:textId="77777777" w:rsidR="000760BF" w:rsidRPr="006541BD" w:rsidRDefault="000760BF" w:rsidP="000760BF">
      <w:pPr>
        <w:rPr>
          <w:rFonts w:ascii="Times New Roman" w:hAnsi="Times New Roman" w:cs="Times New Roman"/>
          <w:b/>
          <w:sz w:val="24"/>
        </w:rPr>
      </w:pPr>
    </w:p>
    <w:p w14:paraId="3D266E5D" w14:textId="77777777" w:rsidR="000760BF" w:rsidRPr="006541BD" w:rsidRDefault="000760BF" w:rsidP="000760BF">
      <w:pPr>
        <w:rPr>
          <w:rFonts w:ascii="Times New Roman" w:hAnsi="Times New Roman" w:cs="Times New Roman"/>
          <w:b/>
          <w:sz w:val="24"/>
        </w:rPr>
      </w:pPr>
    </w:p>
    <w:p w14:paraId="0664B5E3" w14:textId="77777777" w:rsidR="000760BF" w:rsidRDefault="005523E1" w:rsidP="000760B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Palabras claves:</w:t>
      </w:r>
      <w:r w:rsidR="0040176E">
        <w:rPr>
          <w:rFonts w:ascii="Times New Roman" w:hAnsi="Times New Roman" w:cs="Times New Roman"/>
          <w:b/>
          <w:sz w:val="24"/>
        </w:rPr>
        <w:t xml:space="preserve"> </w:t>
      </w:r>
      <w:r w:rsidR="0040176E">
        <w:rPr>
          <w:rFonts w:ascii="Times New Roman" w:hAnsi="Times New Roman" w:cs="Times New Roman"/>
          <w:sz w:val="24"/>
        </w:rPr>
        <w:t>I</w:t>
      </w:r>
      <w:r w:rsidR="0040176E" w:rsidRPr="0040176E">
        <w:rPr>
          <w:rFonts w:ascii="Times New Roman" w:hAnsi="Times New Roman" w:cs="Times New Roman"/>
          <w:sz w:val="24"/>
        </w:rPr>
        <w:t>dea, Bibliografía, académico, uso, ideología</w:t>
      </w:r>
      <w:r w:rsidR="0040176E">
        <w:rPr>
          <w:rFonts w:ascii="Times New Roman" w:hAnsi="Times New Roman" w:cs="Times New Roman"/>
          <w:sz w:val="24"/>
        </w:rPr>
        <w:t>.</w:t>
      </w:r>
    </w:p>
    <w:p w14:paraId="60A27F9C" w14:textId="77777777" w:rsidR="005523E1" w:rsidRPr="006541BD" w:rsidRDefault="005523E1" w:rsidP="000760BF">
      <w:pPr>
        <w:rPr>
          <w:rFonts w:ascii="Times New Roman" w:hAnsi="Times New Roman" w:cs="Times New Roman"/>
          <w:b/>
          <w:sz w:val="24"/>
        </w:rPr>
      </w:pPr>
    </w:p>
    <w:p w14:paraId="55065BB6" w14:textId="77777777" w:rsidR="0040176E" w:rsidRPr="006541BD" w:rsidRDefault="000760BF" w:rsidP="000760BF">
      <w:pPr>
        <w:rPr>
          <w:rFonts w:ascii="Times New Roman" w:hAnsi="Times New Roman" w:cs="Times New Roman"/>
          <w:b/>
          <w:sz w:val="24"/>
        </w:rPr>
      </w:pPr>
      <w:r w:rsidRPr="006541BD">
        <w:rPr>
          <w:rFonts w:ascii="Times New Roman" w:hAnsi="Times New Roman" w:cs="Times New Roman"/>
          <w:b/>
          <w:sz w:val="24"/>
        </w:rPr>
        <w:t xml:space="preserve">Síntesis </w:t>
      </w:r>
    </w:p>
    <w:p w14:paraId="6FF93F5D" w14:textId="77777777" w:rsidR="000760BF" w:rsidRDefault="006B3ED5" w:rsidP="00EA342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</w:t>
      </w:r>
      <w:r w:rsidR="005523E1">
        <w:rPr>
          <w:rFonts w:ascii="Times New Roman" w:hAnsi="Times New Roman" w:cs="Times New Roman"/>
          <w:sz w:val="24"/>
        </w:rPr>
        <w:t xml:space="preserve"> texto crea el contraste entre las ideas presentadas por pensadores </w:t>
      </w:r>
      <w:r w:rsidR="00EA3422">
        <w:rPr>
          <w:rFonts w:ascii="Times New Roman" w:hAnsi="Times New Roman" w:cs="Times New Roman"/>
          <w:sz w:val="24"/>
        </w:rPr>
        <w:t>anteriores</w:t>
      </w:r>
      <w:r w:rsidR="005523E1">
        <w:rPr>
          <w:rFonts w:ascii="Times New Roman" w:hAnsi="Times New Roman" w:cs="Times New Roman"/>
          <w:sz w:val="24"/>
        </w:rPr>
        <w:t xml:space="preserve"> y actuales</w:t>
      </w:r>
      <w:r w:rsidR="00EA3422">
        <w:rPr>
          <w:rFonts w:ascii="Times New Roman" w:hAnsi="Times New Roman" w:cs="Times New Roman"/>
          <w:sz w:val="24"/>
        </w:rPr>
        <w:t xml:space="preserve">, </w:t>
      </w:r>
      <w:r w:rsidR="0089792B">
        <w:rPr>
          <w:rFonts w:ascii="Times New Roman" w:hAnsi="Times New Roman" w:cs="Times New Roman"/>
          <w:sz w:val="24"/>
        </w:rPr>
        <w:t>mostrándose</w:t>
      </w:r>
      <w:r w:rsidR="00EA3422">
        <w:rPr>
          <w:rFonts w:ascii="Times New Roman" w:hAnsi="Times New Roman" w:cs="Times New Roman"/>
          <w:sz w:val="24"/>
        </w:rPr>
        <w:t xml:space="preserve"> la originalidad como medio de vinculación entre idea y tradición</w:t>
      </w:r>
      <w:r w:rsidR="0089792B">
        <w:rPr>
          <w:rFonts w:ascii="Times New Roman" w:hAnsi="Times New Roman" w:cs="Times New Roman"/>
          <w:sz w:val="24"/>
        </w:rPr>
        <w:t>,</w:t>
      </w:r>
      <w:r w:rsidR="00EA3422">
        <w:rPr>
          <w:rFonts w:ascii="Times New Roman" w:hAnsi="Times New Roman" w:cs="Times New Roman"/>
          <w:sz w:val="24"/>
        </w:rPr>
        <w:t xml:space="preserve"> por ello quienes escriban deben presentar la literatura de una manera apropiada para que un trabajo ejemplifique de buena manera el uso de bibliografía</w:t>
      </w:r>
      <w:r w:rsidR="00F30406">
        <w:rPr>
          <w:rFonts w:ascii="Times New Roman" w:hAnsi="Times New Roman" w:cs="Times New Roman"/>
          <w:sz w:val="24"/>
        </w:rPr>
        <w:t xml:space="preserve">, </w:t>
      </w:r>
      <w:r w:rsidR="00CD687E">
        <w:rPr>
          <w:rFonts w:ascii="Times New Roman" w:hAnsi="Times New Roman" w:cs="Times New Roman"/>
          <w:sz w:val="24"/>
        </w:rPr>
        <w:t>por</w:t>
      </w:r>
      <w:r w:rsidR="00F30406">
        <w:rPr>
          <w:rFonts w:ascii="Times New Roman" w:hAnsi="Times New Roman" w:cs="Times New Roman"/>
          <w:sz w:val="24"/>
        </w:rPr>
        <w:t xml:space="preserve"> </w:t>
      </w:r>
      <w:r w:rsidR="00CF421A">
        <w:rPr>
          <w:rFonts w:ascii="Times New Roman" w:hAnsi="Times New Roman" w:cs="Times New Roman"/>
          <w:sz w:val="24"/>
        </w:rPr>
        <w:t>tanto,</w:t>
      </w:r>
      <w:r w:rsidR="00F30406">
        <w:rPr>
          <w:rFonts w:ascii="Times New Roman" w:hAnsi="Times New Roman" w:cs="Times New Roman"/>
          <w:sz w:val="24"/>
        </w:rPr>
        <w:t xml:space="preserve"> se identifican seis usos. E</w:t>
      </w:r>
      <w:r w:rsidR="00EA3422">
        <w:rPr>
          <w:rFonts w:ascii="Times New Roman" w:hAnsi="Times New Roman" w:cs="Times New Roman"/>
          <w:sz w:val="24"/>
        </w:rPr>
        <w:t xml:space="preserve">l primero es conocer </w:t>
      </w:r>
      <w:r w:rsidR="00F30406">
        <w:rPr>
          <w:rFonts w:ascii="Times New Roman" w:hAnsi="Times New Roman" w:cs="Times New Roman"/>
          <w:sz w:val="24"/>
        </w:rPr>
        <w:t>la idea fundamental</w:t>
      </w:r>
      <w:r w:rsidR="00EA3422">
        <w:rPr>
          <w:rFonts w:ascii="Times New Roman" w:hAnsi="Times New Roman" w:cs="Times New Roman"/>
          <w:sz w:val="24"/>
        </w:rPr>
        <w:t xml:space="preserve"> de los </w:t>
      </w:r>
      <w:r w:rsidR="00C06233">
        <w:rPr>
          <w:rFonts w:ascii="Times New Roman" w:hAnsi="Times New Roman" w:cs="Times New Roman"/>
          <w:sz w:val="24"/>
        </w:rPr>
        <w:t>clásicos, el</w:t>
      </w:r>
      <w:r w:rsidR="00266C2E">
        <w:rPr>
          <w:rFonts w:ascii="Times New Roman" w:hAnsi="Times New Roman" w:cs="Times New Roman"/>
          <w:sz w:val="24"/>
        </w:rPr>
        <w:t xml:space="preserve"> segundo se refiere al tipo de investigación donde la hipótesis, corazonadas y pistas </w:t>
      </w:r>
      <w:r w:rsidR="00C06233">
        <w:rPr>
          <w:rFonts w:ascii="Times New Roman" w:hAnsi="Times New Roman" w:cs="Times New Roman"/>
          <w:sz w:val="24"/>
        </w:rPr>
        <w:t>empíricas</w:t>
      </w:r>
      <w:r w:rsidR="00266C2E">
        <w:rPr>
          <w:rFonts w:ascii="Times New Roman" w:hAnsi="Times New Roman" w:cs="Times New Roman"/>
          <w:sz w:val="24"/>
        </w:rPr>
        <w:t xml:space="preserve"> contienen un mismo uso</w:t>
      </w:r>
      <w:r w:rsidR="00C06233">
        <w:rPr>
          <w:rFonts w:ascii="Times New Roman" w:hAnsi="Times New Roman" w:cs="Times New Roman"/>
          <w:sz w:val="24"/>
        </w:rPr>
        <w:t xml:space="preserve"> en la etapa de preescritura,</w:t>
      </w:r>
      <w:r w:rsidR="00E21FC4">
        <w:rPr>
          <w:rFonts w:ascii="Times New Roman" w:hAnsi="Times New Roman" w:cs="Times New Roman"/>
          <w:sz w:val="24"/>
        </w:rPr>
        <w:t xml:space="preserve"> </w:t>
      </w:r>
      <w:r w:rsidR="00266C2E">
        <w:rPr>
          <w:rFonts w:ascii="Times New Roman" w:hAnsi="Times New Roman" w:cs="Times New Roman"/>
          <w:sz w:val="24"/>
        </w:rPr>
        <w:t xml:space="preserve">el tercero </w:t>
      </w:r>
      <w:r w:rsidR="00E21FC4">
        <w:rPr>
          <w:rFonts w:ascii="Times New Roman" w:hAnsi="Times New Roman" w:cs="Times New Roman"/>
          <w:sz w:val="24"/>
        </w:rPr>
        <w:t xml:space="preserve">es simbolizar los clásicos entre integrantes de un mismo campo, esto debido a que se tiende a admirar un </w:t>
      </w:r>
      <w:r w:rsidR="00FB4816">
        <w:rPr>
          <w:rFonts w:ascii="Times New Roman" w:hAnsi="Times New Roman" w:cs="Times New Roman"/>
          <w:sz w:val="24"/>
        </w:rPr>
        <w:t xml:space="preserve">clásico </w:t>
      </w:r>
      <w:r w:rsidR="0089792B">
        <w:rPr>
          <w:rFonts w:ascii="Times New Roman" w:hAnsi="Times New Roman" w:cs="Times New Roman"/>
          <w:sz w:val="24"/>
        </w:rPr>
        <w:t>pensando que contiene más virtudes que errores</w:t>
      </w:r>
      <w:r w:rsidR="00F30406">
        <w:rPr>
          <w:rFonts w:ascii="Times New Roman" w:hAnsi="Times New Roman" w:cs="Times New Roman"/>
          <w:sz w:val="24"/>
        </w:rPr>
        <w:t>,</w:t>
      </w:r>
      <w:r w:rsidR="00C06233">
        <w:rPr>
          <w:rFonts w:ascii="Times New Roman" w:hAnsi="Times New Roman" w:cs="Times New Roman"/>
          <w:sz w:val="24"/>
        </w:rPr>
        <w:t xml:space="preserve"> </w:t>
      </w:r>
      <w:r w:rsidR="00530A45">
        <w:rPr>
          <w:rFonts w:ascii="Times New Roman" w:hAnsi="Times New Roman" w:cs="Times New Roman"/>
          <w:sz w:val="24"/>
        </w:rPr>
        <w:t xml:space="preserve">El cuarto </w:t>
      </w:r>
      <w:r w:rsidR="00FB4816">
        <w:rPr>
          <w:rFonts w:ascii="Times New Roman" w:hAnsi="Times New Roman" w:cs="Times New Roman"/>
          <w:sz w:val="24"/>
        </w:rPr>
        <w:t xml:space="preserve">se usa al momento de escribir usando los clásicos como piedra de toque para decidir qué elementos eliminar y conservar al momento de comparar el trabajo con la obra </w:t>
      </w:r>
      <w:r w:rsidR="00F30406">
        <w:rPr>
          <w:rFonts w:ascii="Times New Roman" w:hAnsi="Times New Roman" w:cs="Times New Roman"/>
          <w:sz w:val="24"/>
        </w:rPr>
        <w:t>clásica,</w:t>
      </w:r>
      <w:r w:rsidR="00530A45">
        <w:rPr>
          <w:rFonts w:ascii="Times New Roman" w:hAnsi="Times New Roman" w:cs="Times New Roman"/>
          <w:sz w:val="24"/>
        </w:rPr>
        <w:t xml:space="preserve"> el quinto uso es que los clásicos sirvan como “tareas a desarrollar por los novatos</w:t>
      </w:r>
      <w:r w:rsidR="00C06233">
        <w:rPr>
          <w:rFonts w:ascii="Times New Roman" w:hAnsi="Times New Roman" w:cs="Times New Roman"/>
          <w:sz w:val="24"/>
        </w:rPr>
        <w:t>”,</w:t>
      </w:r>
      <w:r w:rsidR="00530A45">
        <w:rPr>
          <w:rFonts w:ascii="Times New Roman" w:hAnsi="Times New Roman" w:cs="Times New Roman"/>
          <w:sz w:val="24"/>
        </w:rPr>
        <w:t xml:space="preserve"> esto debido a </w:t>
      </w:r>
      <w:r w:rsidR="00266C2E">
        <w:rPr>
          <w:rFonts w:ascii="Times New Roman" w:hAnsi="Times New Roman" w:cs="Times New Roman"/>
          <w:sz w:val="24"/>
        </w:rPr>
        <w:t xml:space="preserve">que </w:t>
      </w:r>
      <w:r w:rsidR="00C06233">
        <w:rPr>
          <w:rFonts w:ascii="Times New Roman" w:hAnsi="Times New Roman" w:cs="Times New Roman"/>
          <w:sz w:val="24"/>
        </w:rPr>
        <w:t>las complejidades de las obras clásicas hacen</w:t>
      </w:r>
      <w:r w:rsidR="00266C2E">
        <w:rPr>
          <w:rFonts w:ascii="Times New Roman" w:hAnsi="Times New Roman" w:cs="Times New Roman"/>
          <w:sz w:val="24"/>
        </w:rPr>
        <w:t xml:space="preserve"> que quienes los usen tiene</w:t>
      </w:r>
      <w:r w:rsidR="0089792B">
        <w:rPr>
          <w:rFonts w:ascii="Times New Roman" w:hAnsi="Times New Roman" w:cs="Times New Roman"/>
          <w:sz w:val="24"/>
        </w:rPr>
        <w:t>n</w:t>
      </w:r>
      <w:r w:rsidR="00266C2E">
        <w:rPr>
          <w:rFonts w:ascii="Times New Roman" w:hAnsi="Times New Roman" w:cs="Times New Roman"/>
          <w:sz w:val="24"/>
        </w:rPr>
        <w:t xml:space="preserve"> que estar a un nivel característico</w:t>
      </w:r>
      <w:r w:rsidR="00F30406">
        <w:rPr>
          <w:rFonts w:ascii="Times New Roman" w:hAnsi="Times New Roman" w:cs="Times New Roman"/>
          <w:sz w:val="24"/>
        </w:rPr>
        <w:t xml:space="preserve"> del campo,</w:t>
      </w:r>
      <w:r w:rsidR="00266C2E">
        <w:rPr>
          <w:rFonts w:ascii="Times New Roman" w:hAnsi="Times New Roman" w:cs="Times New Roman"/>
          <w:sz w:val="24"/>
        </w:rPr>
        <w:t xml:space="preserve"> </w:t>
      </w:r>
      <w:r w:rsidR="00F30406">
        <w:rPr>
          <w:rFonts w:ascii="Times New Roman" w:hAnsi="Times New Roman" w:cs="Times New Roman"/>
          <w:sz w:val="24"/>
        </w:rPr>
        <w:t>e</w:t>
      </w:r>
      <w:r w:rsidR="00FB4816">
        <w:rPr>
          <w:rFonts w:ascii="Times New Roman" w:hAnsi="Times New Roman" w:cs="Times New Roman"/>
          <w:sz w:val="24"/>
        </w:rPr>
        <w:t xml:space="preserve">l </w:t>
      </w:r>
      <w:r w:rsidR="00530A45">
        <w:rPr>
          <w:rFonts w:ascii="Times New Roman" w:hAnsi="Times New Roman" w:cs="Times New Roman"/>
          <w:sz w:val="24"/>
        </w:rPr>
        <w:t>ultimo uso</w:t>
      </w:r>
      <w:r w:rsidR="00FB4816">
        <w:rPr>
          <w:rFonts w:ascii="Times New Roman" w:hAnsi="Times New Roman" w:cs="Times New Roman"/>
          <w:sz w:val="24"/>
        </w:rPr>
        <w:t xml:space="preserve"> es el “cambio intelectual”, ello se refiere al uso de diferentes pensadores para mostrar a que campo está relacionado</w:t>
      </w:r>
      <w:r w:rsidR="00266C2E">
        <w:rPr>
          <w:rFonts w:ascii="Times New Roman" w:hAnsi="Times New Roman" w:cs="Times New Roman"/>
          <w:sz w:val="24"/>
        </w:rPr>
        <w:t>.</w:t>
      </w:r>
      <w:r w:rsidR="00C06233">
        <w:rPr>
          <w:rFonts w:ascii="Times New Roman" w:hAnsi="Times New Roman" w:cs="Times New Roman"/>
          <w:sz w:val="24"/>
        </w:rPr>
        <w:t xml:space="preserve"> </w:t>
      </w:r>
    </w:p>
    <w:p w14:paraId="4800C25A" w14:textId="4D298D16" w:rsidR="000760BF" w:rsidRPr="009F23A4" w:rsidRDefault="00C06233" w:rsidP="009F23A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Luego para el tema de la investigación se nos explica</w:t>
      </w:r>
      <w:ins w:id="1" w:author="CLAUDIO DUARTE" w:date="2021-11-10T19:28:00Z">
        <w:r w:rsidR="008667D2">
          <w:rPr>
            <w:rFonts w:ascii="Times New Roman" w:hAnsi="Times New Roman" w:cs="Times New Roman"/>
            <w:sz w:val="24"/>
          </w:rPr>
          <w:t xml:space="preserve"> que</w:t>
        </w:r>
      </w:ins>
      <w:r>
        <w:rPr>
          <w:rFonts w:ascii="Times New Roman" w:hAnsi="Times New Roman" w:cs="Times New Roman"/>
          <w:sz w:val="24"/>
        </w:rPr>
        <w:t xml:space="preserve"> al ejercer la actividad académica dependemos de nuestros antecesores, por lo cual ello</w:t>
      </w:r>
      <w:r w:rsidR="00F3040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es un emprendimiento acumulativo de ideas, formulas</w:t>
      </w:r>
      <w:r w:rsidR="00F3040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etc., por </w:t>
      </w:r>
      <w:r w:rsidR="00F30406">
        <w:rPr>
          <w:rFonts w:ascii="Times New Roman" w:hAnsi="Times New Roman" w:cs="Times New Roman"/>
          <w:sz w:val="24"/>
        </w:rPr>
        <w:t>esto</w:t>
      </w:r>
      <w:r>
        <w:rPr>
          <w:rFonts w:ascii="Times New Roman" w:hAnsi="Times New Roman" w:cs="Times New Roman"/>
          <w:sz w:val="24"/>
        </w:rPr>
        <w:t xml:space="preserve"> para evitar el fracaso de un trabajo “es mejor perseguir las metas de la ciencia normal: hacer un buen trabajo que otros puedan usar” (Becker,</w:t>
      </w:r>
      <w:r w:rsidR="00F3040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2011, Pág. 178). </w:t>
      </w:r>
      <w:r w:rsidR="009F23A4">
        <w:rPr>
          <w:rFonts w:ascii="Times New Roman" w:hAnsi="Times New Roman" w:cs="Times New Roman"/>
          <w:sz w:val="24"/>
        </w:rPr>
        <w:t>Finalmente,</w:t>
      </w:r>
      <w:r>
        <w:rPr>
          <w:rFonts w:ascii="Times New Roman" w:hAnsi="Times New Roman" w:cs="Times New Roman"/>
          <w:sz w:val="24"/>
        </w:rPr>
        <w:t xml:space="preserve"> se presenta el cuidado que hay que tener </w:t>
      </w:r>
      <w:r w:rsidR="0089792B">
        <w:rPr>
          <w:rFonts w:ascii="Times New Roman" w:hAnsi="Times New Roman" w:cs="Times New Roman"/>
          <w:sz w:val="24"/>
        </w:rPr>
        <w:t>entre la ideología</w:t>
      </w:r>
      <w:r w:rsidR="009F23A4">
        <w:rPr>
          <w:rFonts w:ascii="Times New Roman" w:hAnsi="Times New Roman" w:cs="Times New Roman"/>
          <w:sz w:val="24"/>
        </w:rPr>
        <w:t xml:space="preserve"> y de tomarse muy enserio lo escrito ya que </w:t>
      </w:r>
      <w:r w:rsidR="0089792B">
        <w:rPr>
          <w:rFonts w:ascii="Times New Roman" w:hAnsi="Times New Roman" w:cs="Times New Roman"/>
          <w:sz w:val="24"/>
        </w:rPr>
        <w:t>deforma</w:t>
      </w:r>
      <w:r w:rsidR="009F23A4">
        <w:rPr>
          <w:rFonts w:ascii="Times New Roman" w:hAnsi="Times New Roman" w:cs="Times New Roman"/>
          <w:sz w:val="24"/>
        </w:rPr>
        <w:t xml:space="preserve"> la argumentación </w:t>
      </w:r>
      <w:commentRangeStart w:id="2"/>
      <w:r w:rsidR="00F30406">
        <w:rPr>
          <w:rFonts w:ascii="Times New Roman" w:hAnsi="Times New Roman" w:cs="Times New Roman"/>
          <w:sz w:val="24"/>
        </w:rPr>
        <w:t>trastornando</w:t>
      </w:r>
      <w:commentRangeEnd w:id="2"/>
      <w:r w:rsidR="008667D2">
        <w:rPr>
          <w:rStyle w:val="Refdecomentario"/>
        </w:rPr>
        <w:commentReference w:id="2"/>
      </w:r>
      <w:r w:rsidR="009F23A4">
        <w:rPr>
          <w:rFonts w:ascii="Times New Roman" w:hAnsi="Times New Roman" w:cs="Times New Roman"/>
          <w:sz w:val="24"/>
        </w:rPr>
        <w:t xml:space="preserve"> la forma original.</w:t>
      </w:r>
    </w:p>
    <w:p w14:paraId="602CE25E" w14:textId="77777777" w:rsidR="0040176E" w:rsidRDefault="0040176E" w:rsidP="000760BF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b/>
          <w:szCs w:val="22"/>
        </w:rPr>
      </w:pPr>
    </w:p>
    <w:p w14:paraId="34F50AAA" w14:textId="77777777" w:rsidR="000760BF" w:rsidRPr="005523E1" w:rsidRDefault="005523E1" w:rsidP="000760BF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b/>
          <w:szCs w:val="22"/>
        </w:rPr>
      </w:pPr>
      <w:r w:rsidRPr="005523E1">
        <w:rPr>
          <w:rFonts w:ascii="Times New Roman" w:hAnsi="Times New Roman" w:cs="Times New Roman"/>
          <w:b/>
          <w:szCs w:val="22"/>
        </w:rPr>
        <w:t>Comentario</w:t>
      </w:r>
    </w:p>
    <w:p w14:paraId="37A6DF6B" w14:textId="77777777" w:rsidR="008D16CB" w:rsidRPr="006541BD" w:rsidRDefault="000760BF" w:rsidP="000760BF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b/>
          <w:color w:val="000009"/>
        </w:rPr>
      </w:pPr>
      <w:r w:rsidRPr="006541BD">
        <w:rPr>
          <w:rFonts w:ascii="Times New Roman" w:hAnsi="Times New Roman" w:cs="Times New Roman"/>
          <w:b/>
          <w:color w:val="000009"/>
        </w:rPr>
        <w:t>¿Cuál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es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el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espacio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para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la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creatividad del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investigador </w:t>
      </w:r>
      <w:r w:rsidRPr="006541BD">
        <w:rPr>
          <w:rFonts w:ascii="Times New Roman" w:hAnsi="Times New Roman" w:cs="Times New Roman"/>
          <w:b/>
          <w:color w:val="000009"/>
        </w:rPr>
        <w:t>o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la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investigadora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en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la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revisión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de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la</w:t>
      </w:r>
      <w:r w:rsidRPr="006541BD">
        <w:rPr>
          <w:rFonts w:ascii="Times New Roman" w:hAnsi="Times New Roman" w:cs="Times New Roman"/>
          <w:b/>
          <w:color w:val="000009"/>
          <w:spacing w:val="1"/>
        </w:rPr>
        <w:t xml:space="preserve"> </w:t>
      </w:r>
      <w:r w:rsidRPr="006541BD">
        <w:rPr>
          <w:rFonts w:ascii="Times New Roman" w:hAnsi="Times New Roman" w:cs="Times New Roman"/>
          <w:b/>
          <w:color w:val="000009"/>
        </w:rPr>
        <w:t>bibliografía?</w:t>
      </w:r>
    </w:p>
    <w:p w14:paraId="17D5E689" w14:textId="77777777" w:rsidR="000760BF" w:rsidRDefault="009F23A4" w:rsidP="00CA6B1E">
      <w:pPr>
        <w:jc w:val="both"/>
        <w:rPr>
          <w:rFonts w:ascii="Times New Roman" w:hAnsi="Times New Roman" w:cs="Times New Roman"/>
          <w:sz w:val="24"/>
        </w:rPr>
      </w:pPr>
      <w:r w:rsidRPr="009F23A4">
        <w:rPr>
          <w:rFonts w:ascii="Times New Roman" w:hAnsi="Times New Roman" w:cs="Times New Roman"/>
          <w:sz w:val="24"/>
        </w:rPr>
        <w:t>Muchas</w:t>
      </w:r>
      <w:r>
        <w:rPr>
          <w:rFonts w:ascii="Times New Roman" w:hAnsi="Times New Roman" w:cs="Times New Roman"/>
          <w:sz w:val="24"/>
        </w:rPr>
        <w:t xml:space="preserve"> ideas y trabajos presentados ya han sido </w:t>
      </w:r>
      <w:r w:rsidR="008D16CB">
        <w:rPr>
          <w:rFonts w:ascii="Times New Roman" w:hAnsi="Times New Roman" w:cs="Times New Roman"/>
          <w:sz w:val="24"/>
        </w:rPr>
        <w:t xml:space="preserve">inevitablemente </w:t>
      </w:r>
      <w:r>
        <w:rPr>
          <w:rFonts w:ascii="Times New Roman" w:hAnsi="Times New Roman" w:cs="Times New Roman"/>
          <w:sz w:val="24"/>
        </w:rPr>
        <w:t xml:space="preserve">estudiadas o </w:t>
      </w:r>
      <w:r w:rsidR="00CA6B1E">
        <w:rPr>
          <w:rFonts w:ascii="Times New Roman" w:hAnsi="Times New Roman" w:cs="Times New Roman"/>
          <w:sz w:val="24"/>
        </w:rPr>
        <w:t>analizadas</w:t>
      </w:r>
      <w:r>
        <w:rPr>
          <w:rFonts w:ascii="Times New Roman" w:hAnsi="Times New Roman" w:cs="Times New Roman"/>
          <w:sz w:val="24"/>
        </w:rPr>
        <w:t xml:space="preserve"> por autores anteriormente, </w:t>
      </w:r>
      <w:r w:rsidR="0040176E">
        <w:rPr>
          <w:rFonts w:ascii="Times New Roman" w:hAnsi="Times New Roman" w:cs="Times New Roman"/>
          <w:sz w:val="24"/>
        </w:rPr>
        <w:t>es por esto que</w:t>
      </w:r>
      <w:r>
        <w:rPr>
          <w:rFonts w:ascii="Times New Roman" w:hAnsi="Times New Roman" w:cs="Times New Roman"/>
          <w:sz w:val="24"/>
        </w:rPr>
        <w:t xml:space="preserve"> los estudiantes y académicos cuando presentan una idea quieren present</w:t>
      </w:r>
      <w:r w:rsidR="0040176E">
        <w:rPr>
          <w:rFonts w:ascii="Times New Roman" w:hAnsi="Times New Roman" w:cs="Times New Roman"/>
          <w:sz w:val="24"/>
        </w:rPr>
        <w:t>arla como algo suyo y original, para ello</w:t>
      </w:r>
      <w:r>
        <w:rPr>
          <w:rFonts w:ascii="Times New Roman" w:hAnsi="Times New Roman" w:cs="Times New Roman"/>
          <w:sz w:val="24"/>
        </w:rPr>
        <w:t xml:space="preserve"> </w:t>
      </w:r>
      <w:r w:rsidR="00CA6B1E">
        <w:rPr>
          <w:rFonts w:ascii="Times New Roman" w:hAnsi="Times New Roman" w:cs="Times New Roman"/>
          <w:sz w:val="24"/>
        </w:rPr>
        <w:t>una forma de presentar la idea analizada es servirse de</w:t>
      </w:r>
      <w:r>
        <w:rPr>
          <w:rFonts w:ascii="Times New Roman" w:hAnsi="Times New Roman" w:cs="Times New Roman"/>
          <w:sz w:val="24"/>
        </w:rPr>
        <w:t xml:space="preserve"> la </w:t>
      </w:r>
      <w:r w:rsidR="00CA6B1E">
        <w:rPr>
          <w:rFonts w:ascii="Times New Roman" w:hAnsi="Times New Roman" w:cs="Times New Roman"/>
          <w:sz w:val="24"/>
        </w:rPr>
        <w:t>bibliografía de algún autor clásico con la intención de demostrar que está rehaciendo algo o añadiendo una idea y que estos autores solo pavimentaron el camino para que uno pueda llegar a esta nueva idea</w:t>
      </w:r>
      <w:r w:rsidR="0040176E">
        <w:rPr>
          <w:rFonts w:ascii="Times New Roman" w:hAnsi="Times New Roman" w:cs="Times New Roman"/>
          <w:sz w:val="24"/>
        </w:rPr>
        <w:t>. A</w:t>
      </w:r>
      <w:r w:rsidR="008D16CB">
        <w:rPr>
          <w:rFonts w:ascii="Times New Roman" w:hAnsi="Times New Roman" w:cs="Times New Roman"/>
          <w:sz w:val="24"/>
        </w:rPr>
        <w:t xml:space="preserve">unque el objetivo de un estudiante y académico es siempre buscar o presentar una idea nueva </w:t>
      </w:r>
      <w:r w:rsidR="0040176E">
        <w:rPr>
          <w:rFonts w:ascii="Times New Roman" w:hAnsi="Times New Roman" w:cs="Times New Roman"/>
          <w:sz w:val="24"/>
        </w:rPr>
        <w:t xml:space="preserve">separada de trabajos clásicos, </w:t>
      </w:r>
      <w:r w:rsidR="008D16CB">
        <w:rPr>
          <w:rFonts w:ascii="Times New Roman" w:hAnsi="Times New Roman" w:cs="Times New Roman"/>
          <w:sz w:val="24"/>
        </w:rPr>
        <w:t xml:space="preserve">esto no es </w:t>
      </w:r>
      <w:r w:rsidR="002108C7">
        <w:rPr>
          <w:rFonts w:ascii="Times New Roman" w:hAnsi="Times New Roman" w:cs="Times New Roman"/>
          <w:sz w:val="24"/>
        </w:rPr>
        <w:t xml:space="preserve">siempre posible ya que la comprensión de obras clásicas nos ayudan a crear sustento a nuestras ideas y que facilite la compresión de la gente, en consecuencia servirnos de los clásicos no nos quita originalidad a nuestros trabajos sino que la originalidad o creatividad recae en la forma en que logramos crear </w:t>
      </w:r>
      <w:r w:rsidR="0040176E">
        <w:rPr>
          <w:rFonts w:ascii="Times New Roman" w:hAnsi="Times New Roman" w:cs="Times New Roman"/>
          <w:sz w:val="24"/>
        </w:rPr>
        <w:t>algún</w:t>
      </w:r>
      <w:r w:rsidR="002108C7">
        <w:rPr>
          <w:rFonts w:ascii="Times New Roman" w:hAnsi="Times New Roman" w:cs="Times New Roman"/>
          <w:sz w:val="24"/>
        </w:rPr>
        <w:t xml:space="preserve"> </w:t>
      </w:r>
      <w:r w:rsidR="0040176E">
        <w:rPr>
          <w:rFonts w:ascii="Times New Roman" w:hAnsi="Times New Roman" w:cs="Times New Roman"/>
          <w:sz w:val="24"/>
        </w:rPr>
        <w:t>vínculo</w:t>
      </w:r>
      <w:r w:rsidR="002108C7">
        <w:rPr>
          <w:rFonts w:ascii="Times New Roman" w:hAnsi="Times New Roman" w:cs="Times New Roman"/>
          <w:sz w:val="24"/>
        </w:rPr>
        <w:t xml:space="preserve"> entre est</w:t>
      </w:r>
      <w:r w:rsidR="0040176E">
        <w:rPr>
          <w:rFonts w:ascii="Times New Roman" w:hAnsi="Times New Roman" w:cs="Times New Roman"/>
          <w:sz w:val="24"/>
        </w:rPr>
        <w:t>os y nuestra idea de una manera lógica y realista.</w:t>
      </w:r>
    </w:p>
    <w:p w14:paraId="03F9E75F" w14:textId="77777777" w:rsidR="00CA6B1E" w:rsidRDefault="00CA6B1E" w:rsidP="00CA6B1E">
      <w:pPr>
        <w:jc w:val="both"/>
        <w:rPr>
          <w:rFonts w:ascii="Times New Roman" w:hAnsi="Times New Roman" w:cs="Times New Roman"/>
          <w:sz w:val="24"/>
        </w:rPr>
      </w:pPr>
    </w:p>
    <w:p w14:paraId="252DD392" w14:textId="77777777" w:rsidR="00CA6B1E" w:rsidRPr="009F23A4" w:rsidRDefault="00CA6B1E" w:rsidP="00CA6B1E">
      <w:pPr>
        <w:jc w:val="both"/>
        <w:rPr>
          <w:rFonts w:ascii="Times New Roman" w:hAnsi="Times New Roman" w:cs="Times New Roman"/>
          <w:sz w:val="24"/>
        </w:rPr>
      </w:pPr>
    </w:p>
    <w:sectPr w:rsidR="00CA6B1E" w:rsidRPr="009F23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9:28:00Z" w:initials="CD">
    <w:p w14:paraId="470BF3CD" w14:textId="3AD988E5" w:rsidR="00283D3A" w:rsidRDefault="00283D3A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  <w:comment w:id="2" w:author="CLAUDIO DUARTE" w:date="2021-11-10T19:29:00Z" w:initials="CD">
    <w:p w14:paraId="4E16553D" w14:textId="0AE80BA6" w:rsidR="008667D2" w:rsidRDefault="008667D2">
      <w:pPr>
        <w:pStyle w:val="Textocomentario"/>
      </w:pPr>
      <w:r>
        <w:rPr>
          <w:rStyle w:val="Refdecomentario"/>
        </w:rPr>
        <w:annotationRef/>
      </w:r>
      <w:r>
        <w:t>¿transformando?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70BF3CD" w15:done="0"/>
  <w15:commentEx w15:paraId="4E16553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9BC8" w16cex:dateUtc="2021-11-10T22:28:00Z"/>
  <w16cex:commentExtensible w16cex:durableId="25369C11" w16cex:dateUtc="2021-11-10T22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0BF3CD" w16cid:durableId="25369BC8"/>
  <w16cid:commentId w16cid:paraId="4E16553D" w16cid:durableId="25369C1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E14"/>
    <w:rsid w:val="000760BF"/>
    <w:rsid w:val="002108C7"/>
    <w:rsid w:val="00266C2E"/>
    <w:rsid w:val="00283D3A"/>
    <w:rsid w:val="002F64C6"/>
    <w:rsid w:val="0040176E"/>
    <w:rsid w:val="00530A45"/>
    <w:rsid w:val="005523E1"/>
    <w:rsid w:val="006541BD"/>
    <w:rsid w:val="00667E14"/>
    <w:rsid w:val="006B3ED5"/>
    <w:rsid w:val="0071199B"/>
    <w:rsid w:val="007379FB"/>
    <w:rsid w:val="008667D2"/>
    <w:rsid w:val="0089792B"/>
    <w:rsid w:val="008D16CB"/>
    <w:rsid w:val="009F23A4"/>
    <w:rsid w:val="00A92A4F"/>
    <w:rsid w:val="00C06233"/>
    <w:rsid w:val="00CA6B1E"/>
    <w:rsid w:val="00CD687E"/>
    <w:rsid w:val="00CF421A"/>
    <w:rsid w:val="00E21FC4"/>
    <w:rsid w:val="00EA3422"/>
    <w:rsid w:val="00F30406"/>
    <w:rsid w:val="00FB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5359"/>
  <w15:chartTrackingRefBased/>
  <w15:docId w15:val="{2D374746-0008-4BFC-AFC1-8CC0DF4C9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0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760BF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760BF"/>
    <w:rPr>
      <w:rFonts w:ascii="Calibri" w:eastAsia="Calibri" w:hAnsi="Calibri" w:cs="Calibri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83D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3D3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3D3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3D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3D3A"/>
    <w:rPr>
      <w:rFonts w:ascii="Calibri" w:eastAsia="Calibri" w:hAnsi="Calibri" w:cs="Calibri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valderrama</dc:creator>
  <cp:keywords/>
  <dc:description/>
  <cp:lastModifiedBy>CLAUDIO DUARTE</cp:lastModifiedBy>
  <cp:revision>3</cp:revision>
  <dcterms:created xsi:type="dcterms:W3CDTF">2021-11-10T22:28:00Z</dcterms:created>
  <dcterms:modified xsi:type="dcterms:W3CDTF">2021-11-10T22:29:00Z</dcterms:modified>
</cp:coreProperties>
</file>